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645991C6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AB3348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215BF3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215BF3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6D732FCE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Za posiadanie prawa do obniżenia kwoty podatku należnego o kwotę podatku naliczonego nie uznaje się możliwości określonej w art. 113 ustawy o podatku od towarów i usług (Dz. U. z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202</w:t>
      </w:r>
      <w:ins w:id="1" w:author="Jolanta Łempicka" w:date="2025-12-10T12:43:00Z">
        <w:r w:rsidR="00215BF3">
          <w:rPr>
            <w:rFonts w:ascii="Arial" w:eastAsiaTheme="minorHAnsi" w:hAnsi="Arial" w:cs="Arial"/>
            <w:sz w:val="24"/>
            <w:szCs w:val="24"/>
            <w:lang w:eastAsia="en-US"/>
          </w:rPr>
          <w:t>5</w:t>
        </w:r>
      </w:ins>
      <w:bookmarkStart w:id="2" w:name="_GoBack"/>
      <w:bookmarkEnd w:id="2"/>
      <w:del w:id="3" w:author="Jolanta Łempicka" w:date="2025-12-10T12:43:00Z">
        <w:r w:rsidRPr="00713303" w:rsidDel="00215BF3">
          <w:rPr>
            <w:rFonts w:ascii="Arial" w:eastAsiaTheme="minorHAnsi" w:hAnsi="Arial" w:cs="Arial"/>
            <w:sz w:val="24"/>
            <w:szCs w:val="24"/>
            <w:lang w:eastAsia="en-US"/>
          </w:rPr>
          <w:delText>4</w:delText>
        </w:r>
      </w:del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del w:id="4" w:author="Jolanta Łempicka" w:date="2025-12-10T12:43:00Z">
        <w:r w:rsidRPr="00713303" w:rsidDel="00215BF3">
          <w:rPr>
            <w:rFonts w:ascii="Arial" w:eastAsiaTheme="minorHAnsi" w:hAnsi="Arial" w:cs="Arial"/>
            <w:sz w:val="24"/>
            <w:szCs w:val="24"/>
            <w:lang w:eastAsia="en-US"/>
          </w:rPr>
          <w:delText xml:space="preserve">361 </w:delText>
        </w:r>
      </w:del>
      <w:ins w:id="5" w:author="Jolanta Łempicka" w:date="2025-12-10T12:43:00Z">
        <w:r w:rsidR="00215BF3">
          <w:rPr>
            <w:rFonts w:ascii="Arial" w:eastAsiaTheme="minorHAnsi" w:hAnsi="Arial" w:cs="Arial"/>
            <w:sz w:val="24"/>
            <w:szCs w:val="24"/>
            <w:lang w:eastAsia="en-US"/>
          </w:rPr>
          <w:t>775</w:t>
        </w:r>
      </w:ins>
      <w:r w:rsidRPr="00713303">
        <w:rPr>
          <w:rFonts w:ascii="Arial" w:eastAsiaTheme="minorHAnsi" w:hAnsi="Arial" w:cs="Arial"/>
          <w:sz w:val="24"/>
          <w:szCs w:val="24"/>
          <w:lang w:eastAsia="en-US"/>
        </w:rPr>
        <w:t>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6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6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215B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215B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215BF3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lanta Łempicka">
    <w15:presenceInfo w15:providerId="AD" w15:userId="S-1-5-21-3087080317-885096783-902502968-143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15BF3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B3348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483F9-796B-45B3-8428-21C37FEA7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Jolanta Łempicka</cp:lastModifiedBy>
  <cp:revision>14</cp:revision>
  <dcterms:created xsi:type="dcterms:W3CDTF">2025-04-17T07:12:00Z</dcterms:created>
  <dcterms:modified xsi:type="dcterms:W3CDTF">2025-12-10T11:44:00Z</dcterms:modified>
</cp:coreProperties>
</file>